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4BE" w:rsidRDefault="005044BE" w:rsidP="004A133E">
      <w:pPr>
        <w:spacing w:line="480" w:lineRule="auto"/>
      </w:pPr>
      <w:proofErr w:type="spellStart"/>
      <w:r>
        <w:t>Sharde</w:t>
      </w:r>
      <w:proofErr w:type="spellEnd"/>
      <w:r>
        <w:t xml:space="preserve"> Dennis</w:t>
      </w:r>
    </w:p>
    <w:p w:rsidR="005044BE" w:rsidRDefault="002E2147" w:rsidP="004A133E">
      <w:pPr>
        <w:spacing w:line="480" w:lineRule="auto"/>
      </w:pPr>
      <w:r>
        <w:t>CI 513</w:t>
      </w:r>
      <w:bookmarkStart w:id="0" w:name="_GoBack"/>
      <w:bookmarkEnd w:id="0"/>
    </w:p>
    <w:p w:rsidR="005044BE" w:rsidRDefault="005044BE" w:rsidP="004A133E">
      <w:pPr>
        <w:spacing w:line="480" w:lineRule="auto"/>
      </w:pPr>
      <w:r>
        <w:t>Dr. Thieman</w:t>
      </w:r>
    </w:p>
    <w:p w:rsidR="005044BE" w:rsidRDefault="005044BE" w:rsidP="004A133E">
      <w:pPr>
        <w:spacing w:line="480" w:lineRule="auto"/>
      </w:pPr>
      <w:r>
        <w:t>Instructing and Technology</w:t>
      </w:r>
    </w:p>
    <w:p w:rsidR="005044BE" w:rsidRDefault="005044BE" w:rsidP="005044BE">
      <w:pPr>
        <w:pStyle w:val="ListParagraph"/>
        <w:spacing w:line="480" w:lineRule="auto"/>
      </w:pPr>
    </w:p>
    <w:p w:rsidR="00856032" w:rsidRDefault="00056C4B" w:rsidP="005044BE">
      <w:pPr>
        <w:pStyle w:val="ListParagraph"/>
        <w:spacing w:line="480" w:lineRule="auto"/>
      </w:pPr>
      <w:r>
        <w:t>1. it’s</w:t>
      </w:r>
      <w:r w:rsidR="000A00EF">
        <w:t xml:space="preserve"> important to model good safety exploration on the web. By showing students which sites are allowed and appropriate for school use, this will eliminate students roaming on the internet</w:t>
      </w:r>
      <w:r>
        <w:t xml:space="preserve"> and potentially finding danger</w:t>
      </w:r>
      <w:r w:rsidR="000A00EF">
        <w:t>.  Also I think it’s important to w</w:t>
      </w:r>
      <w:r w:rsidR="000A00EF" w:rsidRPr="00996068">
        <w:rPr>
          <w:highlight w:val="yellow"/>
          <w:rPrChange w:id="1" w:author="Gayle Thieman" w:date="2011-08-02T23:00:00Z">
            <w:rPr/>
          </w:rPrChange>
        </w:rPr>
        <w:t>arn children about predators, inappropriate sites, but not to use these as a scare tactics for children</w:t>
      </w:r>
      <w:r w:rsidR="000A00EF">
        <w:t xml:space="preserve">. </w:t>
      </w:r>
      <w:ins w:id="2" w:author="Gayle Thieman" w:date="2011-08-02T23:00:00Z">
        <w:r w:rsidR="00996068">
          <w:t xml:space="preserve">  Important caveat. </w:t>
        </w:r>
      </w:ins>
      <w:r w:rsidR="000A00EF">
        <w:t>A continuous monitoring system will also cut down on inappropriate usage.</w:t>
      </w:r>
      <w:r w:rsidR="000A00EF" w:rsidRPr="000A00EF">
        <w:t xml:space="preserve"> The National Center for Missing and Exploited Children</w:t>
      </w:r>
      <w:r w:rsidR="000A00EF">
        <w:t xml:space="preserve"> encourage parents, teachers and older children to teach children how to respond to potential dangers, which gives children confidence in web searching.</w:t>
      </w:r>
    </w:p>
    <w:p w:rsidR="004A133E" w:rsidRDefault="00056C4B" w:rsidP="00056C4B">
      <w:pPr>
        <w:spacing w:line="480" w:lineRule="auto"/>
        <w:ind w:left="360"/>
      </w:pPr>
      <w:r>
        <w:t>2.</w:t>
      </w:r>
      <w:r>
        <w:tab/>
      </w:r>
      <w:r w:rsidR="004A133E">
        <w:t xml:space="preserve">I would </w:t>
      </w:r>
      <w:r w:rsidR="00BF32DA">
        <w:t>teach older children to know who your friends you are</w:t>
      </w:r>
      <w:r>
        <w:t xml:space="preserve"> know</w:t>
      </w:r>
      <w:r w:rsidR="00BF32DA">
        <w:t xml:space="preserve"> when accepting them on socia</w:t>
      </w:r>
      <w:r>
        <w:t xml:space="preserve">l networks. </w:t>
      </w:r>
      <w:r w:rsidR="00BF32DA">
        <w:t xml:space="preserve">Also know who is requesting you to be </w:t>
      </w:r>
      <w:r>
        <w:t xml:space="preserve">their </w:t>
      </w:r>
      <w:r w:rsidR="00BF32DA">
        <w:t>friends.  Doing a personal investigation of viewing their profiles, mutual friends list and overall if you feel safe about them getting access into your personal life</w:t>
      </w:r>
      <w:r>
        <w:t>, can eliminate danger</w:t>
      </w:r>
      <w:r w:rsidR="00BF32DA">
        <w:t xml:space="preserve">. </w:t>
      </w:r>
      <w:ins w:id="3" w:author="Gayle Thieman" w:date="2011-08-02T23:01:00Z">
        <w:r w:rsidR="00996068">
          <w:t xml:space="preserve">  Adults should do this as well.  </w:t>
        </w:r>
      </w:ins>
      <w:r w:rsidR="00BF32DA">
        <w:t xml:space="preserve">Also positively modeling good </w:t>
      </w:r>
      <w:proofErr w:type="gramStart"/>
      <w:r w:rsidR="00BF32DA">
        <w:t>interne</w:t>
      </w:r>
      <w:r w:rsidR="00DE63D7">
        <w:t>t</w:t>
      </w:r>
      <w:proofErr w:type="gramEnd"/>
      <w:r w:rsidR="00DE63D7">
        <w:t xml:space="preserve"> etiquette will decrease chanc</w:t>
      </w:r>
      <w:r>
        <w:t>es of children being</w:t>
      </w:r>
      <w:r w:rsidR="00BF32DA">
        <w:t xml:space="preserve"> involved in unsafe situati</w:t>
      </w:r>
      <w:r w:rsidR="00DE63D7">
        <w:t>ons. Talking with students about expectations, guidelines</w:t>
      </w:r>
      <w:r w:rsidR="00BF32DA">
        <w:t xml:space="preserve"> </w:t>
      </w:r>
      <w:r w:rsidR="00DE63D7">
        <w:t>and misconduct will guide children to not misuse.</w:t>
      </w:r>
    </w:p>
    <w:p w:rsidR="00DE63D7" w:rsidRDefault="00DE63D7" w:rsidP="00056C4B">
      <w:pPr>
        <w:pStyle w:val="ListParagraph"/>
        <w:numPr>
          <w:ilvl w:val="0"/>
          <w:numId w:val="2"/>
          <w:numberingChange w:id="4" w:author="Gayle Thieman" w:date="2011-08-02T23:00:00Z" w:original="%1:3:0:."/>
        </w:numPr>
        <w:spacing w:line="480" w:lineRule="auto"/>
      </w:pPr>
      <w:r>
        <w:t>Cy</w:t>
      </w:r>
      <w:r w:rsidR="00056C4B">
        <w:t>ber bullying is on the raise among</w:t>
      </w:r>
      <w:r>
        <w:t xml:space="preserve"> middle and high school children. Cyber bullying </w:t>
      </w:r>
      <w:r w:rsidRPr="00DE63D7">
        <w:t>is "the use of information and communication technologies</w:t>
      </w:r>
      <w:r>
        <w:t xml:space="preserve"> (Facebook, mobile phones</w:t>
      </w:r>
      <w:r w:rsidR="0038799E">
        <w:t>, tweeter</w:t>
      </w:r>
      <w:r>
        <w:t>, Instant messaging)</w:t>
      </w:r>
      <w:r w:rsidRPr="00DE63D7">
        <w:t xml:space="preserve"> to support de</w:t>
      </w:r>
      <w:r>
        <w:t xml:space="preserve">liberate, repeated </w:t>
      </w:r>
      <w:r w:rsidRPr="00DE63D7">
        <w:t>behavior by an individual or group, that is intended to harm others"</w:t>
      </w:r>
      <w:r>
        <w:t xml:space="preserve">. </w:t>
      </w:r>
      <w:r w:rsidR="0038799E">
        <w:t xml:space="preserve">The best way to prevent bullying is to </w:t>
      </w:r>
      <w:r w:rsidR="0038799E" w:rsidRPr="00996068">
        <w:rPr>
          <w:highlight w:val="yellow"/>
          <w:rPrChange w:id="5" w:author="Gayle Thieman" w:date="2011-08-02T23:02:00Z">
            <w:rPr/>
          </w:rPrChange>
        </w:rPr>
        <w:t>form relationships with students</w:t>
      </w:r>
      <w:r w:rsidR="0038799E">
        <w:t>, so if they area victim</w:t>
      </w:r>
      <w:r w:rsidR="00056C4B">
        <w:t>s</w:t>
      </w:r>
      <w:r w:rsidR="0038799E">
        <w:t>, they may feel comfortable telling you, Also having a keen eye, always monitoring in hallways, bathrooms and within the classroom, so that the</w:t>
      </w:r>
      <w:r w:rsidR="00056C4B">
        <w:t>”</w:t>
      </w:r>
      <w:r w:rsidR="0038799E">
        <w:t xml:space="preserve"> teacher presence</w:t>
      </w:r>
      <w:r w:rsidR="00056C4B">
        <w:t>”</w:t>
      </w:r>
      <w:r w:rsidR="0038799E">
        <w:t xml:space="preserve"> is  always present.</w:t>
      </w:r>
      <w:r w:rsidR="002E2147">
        <w:t xml:space="preserve"> In the </w:t>
      </w:r>
      <w:r w:rsidR="00056C4B">
        <w:t>aspects of</w:t>
      </w:r>
      <w:r w:rsidR="0038799E">
        <w:t xml:space="preserve"> parents, I think it’s inevitable to know your child’s passwords so that you can monitor Facebook postings on</w:t>
      </w:r>
      <w:r w:rsidR="00056C4B">
        <w:t xml:space="preserve"> their </w:t>
      </w:r>
      <w:r w:rsidR="0038799E">
        <w:t xml:space="preserve">wall or private messages, conversations on instant messaging, and text messages. If children know that you’re going to be around, it will cut down of potential bullying situations. </w:t>
      </w:r>
      <w:ins w:id="6" w:author="Gayle Thieman" w:date="2011-08-02T23:02:00Z">
        <w:r w:rsidR="00996068">
          <w:t xml:space="preserve"> </w:t>
        </w:r>
      </w:ins>
      <w:ins w:id="7" w:author="Gayle Thieman" w:date="2011-08-02T23:03:00Z">
        <w:r w:rsidR="00996068">
          <w:t xml:space="preserve">  Parental presence is a </w:t>
        </w:r>
        <w:proofErr w:type="spellStart"/>
        <w:r w:rsidR="00996068">
          <w:t>deterrant</w:t>
        </w:r>
        <w:proofErr w:type="spellEnd"/>
        <w:r w:rsidR="00996068">
          <w:t xml:space="preserve"> and a guide. </w:t>
        </w:r>
      </w:ins>
    </w:p>
    <w:p w:rsidR="00361FAD" w:rsidRDefault="00F11B6B" w:rsidP="00056C4B">
      <w:pPr>
        <w:pStyle w:val="ListParagraph"/>
        <w:numPr>
          <w:ilvl w:val="0"/>
          <w:numId w:val="2"/>
          <w:numberingChange w:id="8" w:author="Gayle Thieman" w:date="2011-08-02T23:00:00Z" w:original="%1:4:0:."/>
        </w:numPr>
        <w:spacing w:line="480" w:lineRule="auto"/>
      </w:pPr>
      <w:proofErr w:type="spellStart"/>
      <w:r>
        <w:t>Sexting</w:t>
      </w:r>
      <w:proofErr w:type="spellEnd"/>
      <w:r>
        <w:t xml:space="preserve"> </w:t>
      </w:r>
      <w:r w:rsidRPr="00F11B6B">
        <w:t>is the act of sending sexually explicit me</w:t>
      </w:r>
      <w:r w:rsidR="00056C4B">
        <w:t>ssages or photographs, usually</w:t>
      </w:r>
      <w:r w:rsidRPr="00F11B6B">
        <w:t xml:space="preserve"> between mobile </w:t>
      </w:r>
      <w:proofErr w:type="gramStart"/>
      <w:r w:rsidRPr="00F11B6B">
        <w:t>phones</w:t>
      </w:r>
      <w:r>
        <w:t>,</w:t>
      </w:r>
      <w:proofErr w:type="gramEnd"/>
      <w:r>
        <w:t xml:space="preserve"> moistly among middle and high schoolers</w:t>
      </w:r>
      <w:r w:rsidR="000C3D68">
        <w:t xml:space="preserve"> Re</w:t>
      </w:r>
      <w:r w:rsidR="00AA6016">
        <w:t>mind children that any text, pic</w:t>
      </w:r>
      <w:r w:rsidR="000C3D68">
        <w:t>ture</w:t>
      </w:r>
      <w:r w:rsidR="00AA6016">
        <w:t xml:space="preserve">, or video can be easily obtained by others.  There </w:t>
      </w:r>
      <w:r w:rsidR="006354B1">
        <w:t xml:space="preserve">is a </w:t>
      </w:r>
      <w:r w:rsidR="00AA6016">
        <w:t xml:space="preserve">serious </w:t>
      </w:r>
      <w:r w:rsidR="002961A8">
        <w:t>consequence</w:t>
      </w:r>
      <w:r w:rsidR="00AA6016">
        <w:t xml:space="preserve"> when it comes to sexting. People who participate may be charged with distribution</w:t>
      </w:r>
      <w:r w:rsidR="006354B1">
        <w:t>, reproduction of</w:t>
      </w:r>
      <w:r w:rsidR="00AA6016">
        <w:t xml:space="preserve"> child pornography</w:t>
      </w:r>
      <w:r>
        <w:t>.</w:t>
      </w:r>
      <w:r w:rsidR="006354B1">
        <w:t xml:space="preserve"> Sexting is a </w:t>
      </w:r>
      <w:r w:rsidR="00056C4B">
        <w:t xml:space="preserve">federal offense, </w:t>
      </w:r>
      <w:r w:rsidR="006354B1">
        <w:t>and is punishable by law. Those who are charged may have to register as a sex offender and or spend time in juvenile facilities or prison. Children may also f</w:t>
      </w:r>
      <w:r w:rsidR="002961A8">
        <w:t>a</w:t>
      </w:r>
      <w:r w:rsidR="006354B1">
        <w:t xml:space="preserve">ce social and academic consequences.  </w:t>
      </w:r>
      <w:r w:rsidR="00056C4B">
        <w:t>Suspension</w:t>
      </w:r>
      <w:r w:rsidR="002961A8">
        <w:t xml:space="preserve"> from school, athletic activities and are harassed </w:t>
      </w:r>
      <w:r w:rsidR="00056C4B">
        <w:t>and or</w:t>
      </w:r>
      <w:r w:rsidR="002961A8">
        <w:t xml:space="preserve"> teased. One way to prevent sexting is to not be a bystander. Don’t </w:t>
      </w:r>
      <w:r w:rsidR="00056C4B">
        <w:t xml:space="preserve">resend a </w:t>
      </w:r>
      <w:proofErr w:type="spellStart"/>
      <w:r w:rsidR="00056C4B">
        <w:t>sext</w:t>
      </w:r>
      <w:proofErr w:type="spellEnd"/>
      <w:r w:rsidR="00056C4B">
        <w:t>. I</w:t>
      </w:r>
      <w:r w:rsidR="002961A8">
        <w:t>nstead</w:t>
      </w:r>
      <w:r w:rsidR="00056C4B">
        <w:t>,</w:t>
      </w:r>
      <w:r w:rsidR="002961A8">
        <w:t xml:space="preserve"> tell </w:t>
      </w:r>
      <w:r w:rsidR="00056C4B">
        <w:t>adult or local authorities</w:t>
      </w:r>
      <w:r w:rsidR="002961A8">
        <w:t xml:space="preserve"> so that the issue will cease.</w:t>
      </w:r>
      <w:r>
        <w:t xml:space="preserve"> </w:t>
      </w:r>
      <w:r w:rsidR="00361FAD">
        <w:t xml:space="preserve"> Creating a safe and comfortable environment with students so that they know you’re here to help, and knowing your schools policies and your </w:t>
      </w:r>
      <w:r w:rsidR="00056C4B">
        <w:t>child’ schools policies will help guide if the problem arises and how to handle it</w:t>
      </w:r>
      <w:r w:rsidR="00361FAD">
        <w:t>.</w:t>
      </w:r>
      <w:ins w:id="9" w:author="Gayle Thieman" w:date="2011-08-02T23:03:00Z">
        <w:r w:rsidR="00996068">
          <w:t xml:space="preserve">  </w:t>
        </w:r>
      </w:ins>
    </w:p>
    <w:p w:rsidR="0038799E" w:rsidRDefault="005044BE" w:rsidP="00056C4B">
      <w:pPr>
        <w:pStyle w:val="ListParagraph"/>
        <w:numPr>
          <w:ilvl w:val="0"/>
          <w:numId w:val="2"/>
          <w:numberingChange w:id="10" w:author="Gayle Thieman" w:date="2011-08-02T23:00:00Z" w:original="%1:5:0:."/>
        </w:numPr>
        <w:spacing w:line="480" w:lineRule="auto"/>
      </w:pPr>
      <w:r>
        <w:t>Teach students to require pins on all components of the phone</w:t>
      </w:r>
      <w:proofErr w:type="gramStart"/>
      <w:r>
        <w:t>;</w:t>
      </w:r>
      <w:proofErr w:type="gramEnd"/>
      <w:r>
        <w:t xml:space="preserve"> to get into voicemails, text messages a</w:t>
      </w:r>
      <w:r w:rsidR="00EF37C7">
        <w:t>nd also to open phone</w:t>
      </w:r>
      <w:r>
        <w:t>. It’s hard for hacke</w:t>
      </w:r>
      <w:r w:rsidR="00EF37C7">
        <w:t>rs to get into your phone if creative</w:t>
      </w:r>
      <w:r>
        <w:t xml:space="preserve"> passwords</w:t>
      </w:r>
      <w:r w:rsidR="00EF37C7">
        <w:t xml:space="preserve"> are required on every componen</w:t>
      </w:r>
      <w:r>
        <w:t xml:space="preserve">t of the phone. It’s also important to change the default passwords that are easy to hack in to. </w:t>
      </w:r>
      <w:ins w:id="11" w:author="Gayle Thieman" w:date="2011-08-02T23:04:00Z">
        <w:r w:rsidR="00996068">
          <w:t xml:space="preserve"> Adults should do this also. </w:t>
        </w:r>
      </w:ins>
      <w:r>
        <w:t xml:space="preserve">Erase </w:t>
      </w:r>
      <w:r w:rsidR="00056C4B">
        <w:t xml:space="preserve">highly confident materials </w:t>
      </w:r>
      <w:r>
        <w:t xml:space="preserve">from e-mails, and phones, it’s just a </w:t>
      </w:r>
      <w:r w:rsidR="00EF37C7">
        <w:t>precautionary</w:t>
      </w:r>
      <w:r>
        <w:t xml:space="preserve"> mechanism.  </w:t>
      </w:r>
      <w:r w:rsidR="00361FAD">
        <w:t xml:space="preserve"> </w:t>
      </w:r>
      <w:r w:rsidR="00361FAD" w:rsidRPr="00361FAD">
        <w:t>Consider the dangers from hackers, viruses, and spyware and precautions students can take to avoid these dangers.</w:t>
      </w:r>
      <w:ins w:id="12" w:author="Gayle Thieman" w:date="2011-08-02T23:04:00Z">
        <w:r w:rsidR="00996068">
          <w:t xml:space="preserve"> +5</w:t>
        </w:r>
      </w:ins>
    </w:p>
    <w:sectPr w:rsidR="0038799E" w:rsidSect="006B778F"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E89" w:rsidRDefault="00BA2E89" w:rsidP="000A00EF">
      <w:pPr>
        <w:spacing w:after="0" w:line="240" w:lineRule="auto"/>
      </w:pPr>
      <w:r>
        <w:separator/>
      </w:r>
    </w:p>
  </w:endnote>
  <w:endnote w:type="continuationSeparator" w:id="0">
    <w:p w:rsidR="00BA2E89" w:rsidRDefault="00BA2E89" w:rsidP="000A0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E89" w:rsidRDefault="00BA2E89" w:rsidP="000A00EF">
      <w:pPr>
        <w:spacing w:after="0" w:line="240" w:lineRule="auto"/>
      </w:pPr>
      <w:r>
        <w:separator/>
      </w:r>
    </w:p>
  </w:footnote>
  <w:footnote w:type="continuationSeparator" w:id="0">
    <w:p w:rsidR="00BA2E89" w:rsidRDefault="00BA2E89" w:rsidP="000A00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07AD7"/>
    <w:multiLevelType w:val="hybridMultilevel"/>
    <w:tmpl w:val="DB1AF1F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2D29F8"/>
    <w:multiLevelType w:val="hybridMultilevel"/>
    <w:tmpl w:val="700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trackRevision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00EF"/>
    <w:rsid w:val="00056C4B"/>
    <w:rsid w:val="000A00EF"/>
    <w:rsid w:val="000C3D68"/>
    <w:rsid w:val="00193A4F"/>
    <w:rsid w:val="002961A8"/>
    <w:rsid w:val="002E2147"/>
    <w:rsid w:val="00361FAD"/>
    <w:rsid w:val="0038799E"/>
    <w:rsid w:val="004A133E"/>
    <w:rsid w:val="005044BE"/>
    <w:rsid w:val="006354B1"/>
    <w:rsid w:val="006B778F"/>
    <w:rsid w:val="00856032"/>
    <w:rsid w:val="00996068"/>
    <w:rsid w:val="00AA6016"/>
    <w:rsid w:val="00AE604E"/>
    <w:rsid w:val="00BA2E89"/>
    <w:rsid w:val="00BE63FD"/>
    <w:rsid w:val="00BF32DA"/>
    <w:rsid w:val="00DA28FA"/>
    <w:rsid w:val="00DE63D7"/>
    <w:rsid w:val="00EF37C7"/>
    <w:rsid w:val="00F11B6B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78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00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0EF"/>
  </w:style>
  <w:style w:type="paragraph" w:styleId="Footer">
    <w:name w:val="footer"/>
    <w:basedOn w:val="Normal"/>
    <w:link w:val="FooterChar"/>
    <w:uiPriority w:val="99"/>
    <w:unhideWhenUsed/>
    <w:rsid w:val="000A00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0EF"/>
  </w:style>
  <w:style w:type="paragraph" w:styleId="ListParagraph">
    <w:name w:val="List Paragraph"/>
    <w:basedOn w:val="Normal"/>
    <w:uiPriority w:val="34"/>
    <w:qFormat/>
    <w:rsid w:val="004A13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606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068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00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0EF"/>
  </w:style>
  <w:style w:type="paragraph" w:styleId="Footer">
    <w:name w:val="footer"/>
    <w:basedOn w:val="Normal"/>
    <w:link w:val="FooterChar"/>
    <w:uiPriority w:val="99"/>
    <w:unhideWhenUsed/>
    <w:rsid w:val="000A00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0EF"/>
  </w:style>
  <w:style w:type="paragraph" w:styleId="ListParagraph">
    <w:name w:val="List Paragraph"/>
    <w:basedOn w:val="Normal"/>
    <w:uiPriority w:val="34"/>
    <w:qFormat/>
    <w:rsid w:val="004A13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561</Words>
  <Characters>3201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shardedennis</dc:creator>
  <cp:lastModifiedBy>Gayle Thieman</cp:lastModifiedBy>
  <cp:revision>2</cp:revision>
  <dcterms:created xsi:type="dcterms:W3CDTF">2011-08-03T06:05:00Z</dcterms:created>
  <dcterms:modified xsi:type="dcterms:W3CDTF">2011-08-03T06:05:00Z</dcterms:modified>
</cp:coreProperties>
</file>